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C651B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9F87F7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82FC95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C4B50A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(Nazwa i adres </w:t>
      </w:r>
      <w:r w:rsidR="00A41CC3" w:rsidRPr="004D01D7">
        <w:rPr>
          <w:rFonts w:ascii="Cambria" w:hAnsi="Cambria" w:cs="Arial"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Cs/>
          <w:sz w:val="21"/>
          <w:szCs w:val="21"/>
        </w:rPr>
        <w:t>)</w:t>
      </w:r>
    </w:p>
    <w:p w14:paraId="2061751A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55D631E6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15451B06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54845E18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</w:p>
    <w:p w14:paraId="751AA272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363B6202" w14:textId="2B878224" w:rsidR="00041739" w:rsidRDefault="00CA1BE4" w:rsidP="00041739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 w:rsidRPr="004D01D7">
        <w:rPr>
          <w:rFonts w:ascii="Cambria" w:hAnsi="Cambria" w:cs="Arial"/>
          <w:sz w:val="21"/>
          <w:szCs w:val="21"/>
        </w:rPr>
        <w:t>Na potrzeby</w:t>
      </w:r>
      <w:r w:rsidRPr="004D01D7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4D01D7">
        <w:rPr>
          <w:rFonts w:ascii="Cambria" w:hAnsi="Cambria" w:cs="Arial"/>
          <w:bCs/>
          <w:sz w:val="21"/>
          <w:szCs w:val="21"/>
        </w:rPr>
        <w:t xml:space="preserve">postępowania o udzielenie zamówienia publicznego prowadzonego przez Zamawiającego </w:t>
      </w:r>
      <w:r>
        <w:rPr>
          <w:rFonts w:ascii="Cambria" w:hAnsi="Cambria" w:cs="Arial"/>
          <w:bCs/>
          <w:sz w:val="21"/>
          <w:szCs w:val="21"/>
        </w:rPr>
        <w:t xml:space="preserve">– Skarb Państwa Państwowe Gospodarstwo Leśne Lasy Państwowe </w:t>
      </w:r>
      <w:r w:rsidR="009E1A7B">
        <w:rPr>
          <w:rFonts w:ascii="Cambria" w:hAnsi="Cambria" w:cs="Arial"/>
          <w:bCs/>
          <w:sz w:val="21"/>
          <w:szCs w:val="21"/>
        </w:rPr>
        <w:t>Nadleśnictwo Wałbrzych z siedzibą w Boguszowie-Gorcach</w:t>
      </w:r>
      <w:r w:rsidRPr="004D01D7">
        <w:rPr>
          <w:rFonts w:ascii="Cambria" w:hAnsi="Cambria" w:cs="Arial"/>
          <w:bCs/>
          <w:sz w:val="21"/>
          <w:szCs w:val="21"/>
        </w:rPr>
        <w:t>, w trybie podstawowym</w:t>
      </w:r>
      <w:r>
        <w:rPr>
          <w:rFonts w:ascii="Cambria" w:hAnsi="Cambria" w:cs="Arial"/>
          <w:bCs/>
          <w:sz w:val="21"/>
          <w:szCs w:val="21"/>
        </w:rPr>
        <w:t xml:space="preserve"> bez negocjacji, o którym mowa w art. 275 pkt 1</w:t>
      </w:r>
      <w:r w:rsidRPr="004D01D7">
        <w:rPr>
          <w:rFonts w:ascii="Cambria" w:hAnsi="Cambria" w:cs="Arial"/>
          <w:bCs/>
          <w:sz w:val="21"/>
          <w:szCs w:val="21"/>
        </w:rPr>
        <w:t xml:space="preserve"> ustawy </w:t>
      </w:r>
      <w:r>
        <w:rPr>
          <w:rFonts w:ascii="Cambria" w:hAnsi="Cambria" w:cs="Arial"/>
          <w:bCs/>
          <w:sz w:val="21"/>
          <w:szCs w:val="21"/>
        </w:rPr>
        <w:t xml:space="preserve">z dnia </w:t>
      </w:r>
      <w:r w:rsidRPr="004D01D7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>
        <w:rPr>
          <w:rFonts w:ascii="Cambria" w:hAnsi="Cambria" w:cs="Arial"/>
          <w:bCs/>
          <w:sz w:val="21"/>
          <w:szCs w:val="21"/>
        </w:rPr>
        <w:t xml:space="preserve">tekst jedn. </w:t>
      </w:r>
      <w:r w:rsidRPr="004D01D7">
        <w:rPr>
          <w:rFonts w:ascii="Cambria" w:hAnsi="Cambria" w:cs="Arial"/>
          <w:bCs/>
          <w:sz w:val="21"/>
          <w:szCs w:val="21"/>
        </w:rPr>
        <w:t>Dz. U. z 20</w:t>
      </w:r>
      <w:r>
        <w:rPr>
          <w:rFonts w:ascii="Cambria" w:hAnsi="Cambria" w:cs="Arial"/>
          <w:bCs/>
          <w:sz w:val="21"/>
          <w:szCs w:val="21"/>
        </w:rPr>
        <w:t>2</w:t>
      </w:r>
      <w:r w:rsidR="00041739">
        <w:rPr>
          <w:rFonts w:ascii="Cambria" w:hAnsi="Cambria" w:cs="Arial"/>
          <w:bCs/>
          <w:sz w:val="21"/>
          <w:szCs w:val="21"/>
        </w:rPr>
        <w:t>3</w:t>
      </w:r>
      <w:r w:rsidRPr="004D01D7">
        <w:rPr>
          <w:rFonts w:ascii="Cambria" w:hAnsi="Cambria" w:cs="Arial"/>
          <w:bCs/>
          <w:sz w:val="21"/>
          <w:szCs w:val="21"/>
        </w:rPr>
        <w:t xml:space="preserve"> r. poz. </w:t>
      </w:r>
      <w:r w:rsidR="00041739">
        <w:rPr>
          <w:rFonts w:ascii="Cambria" w:hAnsi="Cambria" w:cs="Arial"/>
          <w:bCs/>
          <w:sz w:val="21"/>
          <w:szCs w:val="21"/>
        </w:rPr>
        <w:t>1</w:t>
      </w:r>
      <w:r w:rsidR="00041739">
        <w:rPr>
          <w:rFonts w:ascii="Cambria" w:hAnsi="Cambria" w:cs="Arial"/>
          <w:bCs/>
          <w:sz w:val="21"/>
          <w:szCs w:val="21"/>
        </w:rPr>
        <w:t>605</w:t>
      </w:r>
      <w:r w:rsidR="00041739">
        <w:rPr>
          <w:rFonts w:ascii="Cambria" w:hAnsi="Cambria" w:cs="Arial"/>
          <w:bCs/>
          <w:sz w:val="21"/>
          <w:szCs w:val="21"/>
        </w:rPr>
        <w:t xml:space="preserve"> </w:t>
      </w:r>
      <w:r>
        <w:rPr>
          <w:rFonts w:ascii="Cambria" w:hAnsi="Cambria" w:cs="Arial"/>
          <w:bCs/>
          <w:sz w:val="21"/>
          <w:szCs w:val="21"/>
        </w:rPr>
        <w:t xml:space="preserve">z </w:t>
      </w:r>
      <w:proofErr w:type="spellStart"/>
      <w:r>
        <w:rPr>
          <w:rFonts w:ascii="Cambria" w:hAnsi="Cambria" w:cs="Arial"/>
          <w:bCs/>
          <w:sz w:val="21"/>
          <w:szCs w:val="21"/>
        </w:rPr>
        <w:t>późn</w:t>
      </w:r>
      <w:proofErr w:type="spellEnd"/>
      <w:r>
        <w:rPr>
          <w:rFonts w:ascii="Cambria" w:hAnsi="Cambria" w:cs="Arial"/>
          <w:bCs/>
          <w:sz w:val="21"/>
          <w:szCs w:val="21"/>
        </w:rPr>
        <w:t>. zm.)</w:t>
      </w:r>
      <w:ins w:id="0" w:author="Agnieszka Chlipała" w:date="2023-09-28T11:33:00Z">
        <w:r w:rsidR="00041739">
          <w:rPr>
            <w:rFonts w:ascii="Cambria" w:hAnsi="Cambria" w:cs="Arial"/>
            <w:bCs/>
            <w:sz w:val="21"/>
            <w:szCs w:val="21"/>
          </w:rPr>
          <w:t>,</w:t>
        </w:r>
      </w:ins>
      <w:r>
        <w:rPr>
          <w:rFonts w:ascii="Cambria" w:hAnsi="Cambria" w:cs="Arial"/>
          <w:bCs/>
          <w:sz w:val="21"/>
          <w:szCs w:val="21"/>
        </w:rPr>
        <w:t xml:space="preserve"> pn.</w:t>
      </w:r>
      <w:r w:rsidRPr="00E40BEA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146714492"/>
      <w:r w:rsidR="00041739" w:rsidRPr="00041739">
        <w:rPr>
          <w:rFonts w:ascii="Cambria" w:hAnsi="Cambria" w:cs="Arial"/>
          <w:b/>
          <w:bCs/>
          <w:sz w:val="22"/>
          <w:szCs w:val="22"/>
          <w:u w:val="single"/>
        </w:rPr>
        <w:t>„Remont drogi leśnej wewnętrznej o nr inwentarzowym 220/643 w Leśnictwie Stare Bogaczowice”</w:t>
      </w:r>
      <w:bookmarkEnd w:id="1"/>
      <w:r w:rsidR="00041739">
        <w:rPr>
          <w:rFonts w:ascii="Cambria" w:hAnsi="Cambria" w:cs="Arial"/>
          <w:b/>
          <w:bCs/>
          <w:sz w:val="22"/>
          <w:szCs w:val="22"/>
          <w:u w:val="single"/>
        </w:rPr>
        <w:t>,</w:t>
      </w:r>
    </w:p>
    <w:p w14:paraId="1BB4919C" w14:textId="77777777" w:rsidR="00041739" w:rsidRPr="00041739" w:rsidRDefault="00041739" w:rsidP="00041739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</w:p>
    <w:p w14:paraId="0C1E08E7" w14:textId="16A4CBE2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Ja niżej podpisany ____________________________</w:t>
      </w:r>
      <w:r w:rsidR="00464371" w:rsidRPr="004D01D7">
        <w:rPr>
          <w:rFonts w:ascii="Cambria" w:hAnsi="Cambria" w:cs="Arial"/>
          <w:bCs/>
          <w:sz w:val="21"/>
          <w:szCs w:val="21"/>
        </w:rPr>
        <w:t>___________</w:t>
      </w:r>
      <w:r w:rsidRPr="004D01D7">
        <w:rPr>
          <w:rFonts w:ascii="Cambria" w:hAnsi="Cambria" w:cs="Arial"/>
          <w:bCs/>
          <w:sz w:val="21"/>
          <w:szCs w:val="21"/>
        </w:rPr>
        <w:t xml:space="preserve">___________________________________________________ </w:t>
      </w:r>
    </w:p>
    <w:p w14:paraId="2A895573" w14:textId="1D03A216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działając w imieniu i na rzecz</w:t>
      </w:r>
      <w:r w:rsidR="00041739">
        <w:rPr>
          <w:rFonts w:ascii="Cambria" w:hAnsi="Cambria" w:cs="Arial"/>
          <w:bCs/>
          <w:sz w:val="21"/>
          <w:szCs w:val="21"/>
        </w:rPr>
        <w:t>_______</w:t>
      </w: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="00464371" w:rsidRPr="004D01D7">
        <w:rPr>
          <w:rFonts w:ascii="Cambria" w:hAnsi="Cambria" w:cs="Arial"/>
          <w:bCs/>
          <w:sz w:val="21"/>
          <w:szCs w:val="21"/>
        </w:rPr>
        <w:t>_______________</w:t>
      </w:r>
    </w:p>
    <w:p w14:paraId="719FE156" w14:textId="77777777" w:rsidR="00BF1351" w:rsidRPr="004D01D7" w:rsidRDefault="00BF1351" w:rsidP="00502BA9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9481CD" w14:textId="32957390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  <w:r w:rsidRPr="004D01D7">
        <w:rPr>
          <w:rFonts w:ascii="Cambria" w:hAnsi="Cambria" w:cs="Arial"/>
          <w:sz w:val="21"/>
          <w:szCs w:val="21"/>
        </w:rPr>
        <w:t xml:space="preserve">Oświadczam,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______</w:t>
      </w:r>
      <w:r w:rsidR="00337DAF">
        <w:rPr>
          <w:rFonts w:ascii="Cambria" w:hAnsi="Cambria" w:cs="Arial"/>
          <w:sz w:val="21"/>
          <w:szCs w:val="21"/>
        </w:rPr>
        <w:t xml:space="preserve"> lit ____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Pr="004D01D7">
        <w:rPr>
          <w:rFonts w:ascii="Cambria" w:hAnsi="Cambria" w:cs="Arial"/>
          <w:sz w:val="21"/>
          <w:szCs w:val="21"/>
        </w:rPr>
        <w:t xml:space="preserve">. </w:t>
      </w:r>
    </w:p>
    <w:p w14:paraId="65445C21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A8F42D8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4D01D7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29C59F64" w14:textId="2998ED1A" w:rsidR="00BF1351" w:rsidRPr="004D01D7" w:rsidRDefault="00BF1351" w:rsidP="00B5068E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</w:t>
      </w:r>
      <w:r w:rsidRPr="004D01D7">
        <w:rPr>
          <w:rFonts w:ascii="Cambria" w:hAnsi="Cambria" w:cs="Arial"/>
          <w:bCs/>
          <w:sz w:val="21"/>
          <w:szCs w:val="21"/>
        </w:rPr>
        <w:br/>
      </w:r>
      <w:r w:rsidRPr="004D01D7">
        <w:rPr>
          <w:rFonts w:ascii="Cambria" w:hAnsi="Cambria" w:cs="Arial"/>
          <w:bCs/>
          <w:sz w:val="18"/>
          <w:szCs w:val="21"/>
        </w:rPr>
        <w:t>(podpis podmiotu udostępniającego</w:t>
      </w:r>
      <w:r w:rsidR="00FE50DC">
        <w:rPr>
          <w:rFonts w:ascii="Cambria" w:hAnsi="Cambria" w:cs="Arial"/>
          <w:bCs/>
          <w:sz w:val="18"/>
          <w:szCs w:val="21"/>
        </w:rPr>
        <w:t xml:space="preserve"> zasoby</w:t>
      </w:r>
      <w:r w:rsidRPr="004D01D7">
        <w:rPr>
          <w:rFonts w:ascii="Cambria" w:hAnsi="Cambria" w:cs="Arial"/>
          <w:bCs/>
          <w:sz w:val="18"/>
          <w:szCs w:val="21"/>
        </w:rPr>
        <w:t xml:space="preserve"> lub osoby przez niego upoważnionej)</w:t>
      </w:r>
      <w:bookmarkStart w:id="2" w:name="_Hlk63003516"/>
    </w:p>
    <w:p w14:paraId="1D807CB2" w14:textId="6B5988C6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bookmarkStart w:id="3" w:name="_Hlk60047166"/>
      <w:r w:rsidRPr="004D01D7">
        <w:rPr>
          <w:rFonts w:ascii="Cambria" w:hAnsi="Cambria" w:cs="Arial"/>
          <w:bCs/>
          <w:i/>
          <w:sz w:val="18"/>
          <w:szCs w:val="21"/>
        </w:rPr>
        <w:t>Dokument musi być złożony pod rygorem nieważności</w:t>
      </w:r>
      <w:r w:rsidRPr="004D01D7">
        <w:rPr>
          <w:rFonts w:ascii="Cambria" w:hAnsi="Cambria" w:cs="Arial"/>
          <w:bCs/>
          <w:i/>
          <w:sz w:val="18"/>
          <w:szCs w:val="21"/>
        </w:rPr>
        <w:tab/>
      </w:r>
      <w:r w:rsidRPr="004D01D7">
        <w:rPr>
          <w:rFonts w:ascii="Cambria" w:hAnsi="Cambria" w:cs="Arial"/>
          <w:bCs/>
          <w:i/>
          <w:sz w:val="18"/>
          <w:szCs w:val="21"/>
        </w:rPr>
        <w:br/>
        <w:t>w formie elektronicznej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 xml:space="preserve"> i być </w:t>
      </w:r>
      <w:r w:rsidRPr="004D01D7">
        <w:rPr>
          <w:rFonts w:ascii="Cambria" w:hAnsi="Cambria" w:cs="Arial"/>
          <w:bCs/>
          <w:i/>
          <w:sz w:val="18"/>
          <w:szCs w:val="21"/>
        </w:rPr>
        <w:t xml:space="preserve">podpisany kwalifikowanym 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>podpisem elektronicznym</w:t>
      </w:r>
      <w:r w:rsidRPr="004D01D7">
        <w:rPr>
          <w:rFonts w:ascii="Cambria" w:hAnsi="Cambria" w:cs="Arial"/>
          <w:bCs/>
          <w:i/>
          <w:sz w:val="18"/>
          <w:szCs w:val="21"/>
        </w:rPr>
        <w:t>,</w:t>
      </w:r>
    </w:p>
    <w:p w14:paraId="653C896F" w14:textId="64E0FC27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>lub w postaci elektronicznej opatrzonej podpisem zaufanym</w:t>
      </w:r>
    </w:p>
    <w:p w14:paraId="3E83C464" w14:textId="77670B4B" w:rsidR="00790244" w:rsidRPr="004D01D7" w:rsidRDefault="00BF1351" w:rsidP="000A2F96">
      <w:pPr>
        <w:spacing w:line="276" w:lineRule="auto"/>
        <w:rPr>
          <w:rFonts w:ascii="Cambria" w:hAnsi="Cambria" w:cs="Arial"/>
          <w:bCs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 xml:space="preserve">lub podpisem osobistym </w:t>
      </w:r>
      <w:bookmarkEnd w:id="2"/>
      <w:bookmarkEnd w:id="3"/>
    </w:p>
    <w:sectPr w:rsidR="00790244" w:rsidRPr="004D01D7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7D274" w14:textId="77777777" w:rsidR="006332FE" w:rsidRDefault="006332FE">
      <w:r>
        <w:separator/>
      </w:r>
    </w:p>
  </w:endnote>
  <w:endnote w:type="continuationSeparator" w:id="0">
    <w:p w14:paraId="143F097C" w14:textId="77777777" w:rsidR="006332FE" w:rsidRDefault="0063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050E2E" w:rsidRDefault="006332F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316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6332F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49AB7" w14:textId="77777777" w:rsidR="006332FE" w:rsidRDefault="006332FE">
      <w:r>
        <w:separator/>
      </w:r>
    </w:p>
  </w:footnote>
  <w:footnote w:type="continuationSeparator" w:id="0">
    <w:p w14:paraId="12259272" w14:textId="77777777" w:rsidR="006332FE" w:rsidRDefault="0063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2C765" w14:textId="75071397" w:rsidR="009E1A7B" w:rsidRDefault="00A41CC3" w:rsidP="009E1A7B">
    <w:pPr>
      <w:spacing w:before="120" w:line="276" w:lineRule="auto"/>
      <w:jc w:val="right"/>
      <w:rPr>
        <w:rFonts w:ascii="Cambria" w:hAnsi="Cambria" w:cs="Arial"/>
        <w:b/>
        <w:bCs/>
      </w:rPr>
    </w:pPr>
    <w:r>
      <w:t xml:space="preserve"> </w:t>
    </w:r>
    <w:r w:rsidR="007B3165">
      <w:rPr>
        <w:rFonts w:ascii="Cambria" w:hAnsi="Cambria"/>
        <w:b/>
      </w:rPr>
      <w:t>SA.270.</w:t>
    </w:r>
    <w:r w:rsidR="00041739">
      <w:rPr>
        <w:rFonts w:ascii="Cambria" w:hAnsi="Cambria"/>
        <w:b/>
      </w:rPr>
      <w:t>8</w:t>
    </w:r>
    <w:r w:rsidR="009E1A7B">
      <w:rPr>
        <w:rFonts w:ascii="Cambria" w:hAnsi="Cambria"/>
        <w:b/>
      </w:rPr>
      <w:t>.202</w:t>
    </w:r>
    <w:r w:rsidR="008912D2">
      <w:rPr>
        <w:rFonts w:ascii="Cambria" w:hAnsi="Cambria"/>
        <w:b/>
      </w:rPr>
      <w:t>3</w:t>
    </w:r>
    <w:r w:rsidR="009E1A7B">
      <w:rPr>
        <w:rFonts w:ascii="Cambria" w:hAnsi="Cambria"/>
        <w:b/>
      </w:rPr>
      <w:t xml:space="preserve">                                                                                                            </w:t>
    </w:r>
    <w:r w:rsidR="009E1A7B">
      <w:rPr>
        <w:rFonts w:ascii="Cambria" w:hAnsi="Cambria" w:cs="Arial"/>
        <w:b/>
        <w:bCs/>
      </w:rPr>
      <w:t>Załącznik nr 3a do SWZ</w:t>
    </w:r>
  </w:p>
  <w:p w14:paraId="01FC5428" w14:textId="77777777" w:rsidR="00050E2E" w:rsidRDefault="006332FE">
    <w:pPr>
      <w:pStyle w:val="Nagwek"/>
    </w:pPr>
  </w:p>
  <w:p w14:paraId="4835454B" w14:textId="77777777" w:rsidR="00050E2E" w:rsidRDefault="006332FE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ieszka Chlipała">
    <w15:presenceInfo w15:providerId="AD" w15:userId="S-1-5-21-1258824510-3303949563-3469234235-1109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41739"/>
    <w:rsid w:val="000628EA"/>
    <w:rsid w:val="00080BAE"/>
    <w:rsid w:val="000A2F96"/>
    <w:rsid w:val="000A3C08"/>
    <w:rsid w:val="000C4217"/>
    <w:rsid w:val="00124A44"/>
    <w:rsid w:val="00132640"/>
    <w:rsid w:val="00135C49"/>
    <w:rsid w:val="00155537"/>
    <w:rsid w:val="00170FDC"/>
    <w:rsid w:val="002B3325"/>
    <w:rsid w:val="0030304B"/>
    <w:rsid w:val="00327A0B"/>
    <w:rsid w:val="00337DAF"/>
    <w:rsid w:val="00353972"/>
    <w:rsid w:val="00410343"/>
    <w:rsid w:val="0043300D"/>
    <w:rsid w:val="00464371"/>
    <w:rsid w:val="00496A88"/>
    <w:rsid w:val="004A0A71"/>
    <w:rsid w:val="004D01D7"/>
    <w:rsid w:val="004E59AB"/>
    <w:rsid w:val="00502BA9"/>
    <w:rsid w:val="00533B8F"/>
    <w:rsid w:val="00547CD5"/>
    <w:rsid w:val="005561DE"/>
    <w:rsid w:val="006332FE"/>
    <w:rsid w:val="006373D1"/>
    <w:rsid w:val="0065200A"/>
    <w:rsid w:val="006566BA"/>
    <w:rsid w:val="00682749"/>
    <w:rsid w:val="006C6248"/>
    <w:rsid w:val="007875D0"/>
    <w:rsid w:val="00790244"/>
    <w:rsid w:val="007B3165"/>
    <w:rsid w:val="007D4958"/>
    <w:rsid w:val="00807237"/>
    <w:rsid w:val="0082518D"/>
    <w:rsid w:val="00854FF1"/>
    <w:rsid w:val="008912D2"/>
    <w:rsid w:val="00922375"/>
    <w:rsid w:val="009E1A7B"/>
    <w:rsid w:val="009E6ACF"/>
    <w:rsid w:val="00A023BF"/>
    <w:rsid w:val="00A36F0E"/>
    <w:rsid w:val="00A41CC3"/>
    <w:rsid w:val="00A84480"/>
    <w:rsid w:val="00B5068E"/>
    <w:rsid w:val="00B80191"/>
    <w:rsid w:val="00BB75C2"/>
    <w:rsid w:val="00BF1351"/>
    <w:rsid w:val="00C3400B"/>
    <w:rsid w:val="00C7578B"/>
    <w:rsid w:val="00CA1BE4"/>
    <w:rsid w:val="00CD39E4"/>
    <w:rsid w:val="00D01CA0"/>
    <w:rsid w:val="00D55A17"/>
    <w:rsid w:val="00D916AB"/>
    <w:rsid w:val="00DA6B7C"/>
    <w:rsid w:val="00DD5FFE"/>
    <w:rsid w:val="00E65AFF"/>
    <w:rsid w:val="00F4280F"/>
    <w:rsid w:val="00FB2F7F"/>
    <w:rsid w:val="00FE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4FDE6A0C-4A0F-4FFF-A6F3-EDA80B5F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37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Agnieszka Chlipała</cp:lastModifiedBy>
  <cp:revision>43</cp:revision>
  <cp:lastPrinted>2021-02-01T10:04:00Z</cp:lastPrinted>
  <dcterms:created xsi:type="dcterms:W3CDTF">2021-02-01T09:42:00Z</dcterms:created>
  <dcterms:modified xsi:type="dcterms:W3CDTF">2023-09-28T09:36:00Z</dcterms:modified>
</cp:coreProperties>
</file>